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3E4" w:rsidRPr="007811C7" w:rsidRDefault="006203AD" w:rsidP="004403E4">
      <w:pPr>
        <w:jc w:val="both"/>
        <w:rPr>
          <w:rFonts w:ascii="Calibri" w:hAnsi="Calibri" w:cs="Arial"/>
          <w:b/>
          <w:sz w:val="20"/>
          <w:szCs w:val="20"/>
        </w:rPr>
      </w:pPr>
      <w:ins w:id="0" w:author="user" w:date="2012-11-20T08:27:00Z">
        <w:r>
          <w:rPr>
            <w:rFonts w:ascii="Calibri" w:hAnsi="Calibri" w:cs="Arial"/>
            <w:b/>
            <w:sz w:val="20"/>
            <w:szCs w:val="20"/>
          </w:rPr>
          <w:t>10A</w:t>
        </w:r>
      </w:ins>
      <w:bookmarkStart w:id="1" w:name="_GoBack"/>
      <w:bookmarkEnd w:id="1"/>
      <w:r w:rsidR="004403E4" w:rsidRPr="007811C7">
        <w:rPr>
          <w:rFonts w:ascii="Calibri" w:hAnsi="Calibri" w:cs="Arial"/>
          <w:b/>
          <w:sz w:val="20"/>
          <w:szCs w:val="20"/>
        </w:rPr>
        <w:tab/>
        <w:t>TERMS OF REFERENCE OF THE WORKING GROUP ON D</w:t>
      </w:r>
      <w:r w:rsidR="004403E4">
        <w:rPr>
          <w:rFonts w:ascii="Calibri" w:hAnsi="Calibri" w:cs="Arial"/>
          <w:b/>
          <w:sz w:val="20"/>
          <w:szCs w:val="20"/>
        </w:rPr>
        <w:t>RR</w:t>
      </w:r>
      <w:r w:rsidR="004403E4" w:rsidRPr="007811C7">
        <w:rPr>
          <w:rFonts w:ascii="Calibri" w:hAnsi="Calibri" w:cs="Arial"/>
          <w:b/>
          <w:sz w:val="20"/>
          <w:szCs w:val="20"/>
        </w:rPr>
        <w:t xml:space="preserve"> (WGD</w:t>
      </w:r>
      <w:r w:rsidR="004403E4">
        <w:rPr>
          <w:rFonts w:ascii="Calibri" w:hAnsi="Calibri" w:cs="Arial"/>
          <w:b/>
          <w:sz w:val="20"/>
          <w:szCs w:val="20"/>
        </w:rPr>
        <w:t>RR</w:t>
      </w:r>
      <w:r w:rsidR="004403E4" w:rsidRPr="007811C7">
        <w:rPr>
          <w:rFonts w:ascii="Calibri" w:hAnsi="Calibri" w:cs="Arial"/>
          <w:b/>
          <w:sz w:val="20"/>
          <w:szCs w:val="20"/>
        </w:rPr>
        <w:t>)</w:t>
      </w:r>
      <w:r w:rsidR="004403E4">
        <w:rPr>
          <w:rFonts w:ascii="Calibri" w:hAnsi="Calibri" w:cs="Arial"/>
          <w:b/>
          <w:sz w:val="20"/>
          <w:szCs w:val="20"/>
        </w:rPr>
        <w:t xml:space="preserve"> </w:t>
      </w:r>
      <w:del w:id="2" w:author="user" w:date="2012-11-15T10:39:00Z">
        <w:r w:rsidR="004403E4" w:rsidDel="00754E3D">
          <w:rPr>
            <w:rFonts w:ascii="Calibri" w:hAnsi="Calibri" w:cs="Arial"/>
            <w:b/>
            <w:sz w:val="20"/>
            <w:szCs w:val="20"/>
          </w:rPr>
          <w:delText>(43</w:delText>
        </w:r>
        <w:r w:rsidR="004403E4" w:rsidRPr="004403E4" w:rsidDel="00754E3D">
          <w:rPr>
            <w:rFonts w:ascii="Calibri" w:hAnsi="Calibri" w:cs="Arial"/>
            <w:b/>
            <w:sz w:val="20"/>
            <w:szCs w:val="20"/>
            <w:vertAlign w:val="superscript"/>
          </w:rPr>
          <w:delText>rd</w:delText>
        </w:r>
        <w:r w:rsidR="004403E4" w:rsidDel="00754E3D">
          <w:rPr>
            <w:rFonts w:ascii="Calibri" w:hAnsi="Calibri" w:cs="Arial"/>
            <w:b/>
            <w:sz w:val="20"/>
            <w:szCs w:val="20"/>
          </w:rPr>
          <w:delText xml:space="preserve"> TC Session)</w:delText>
        </w:r>
      </w:del>
    </w:p>
    <w:p w:rsidR="004403E4" w:rsidRPr="007811C7" w:rsidRDefault="004403E4" w:rsidP="004403E4">
      <w:pPr>
        <w:rPr>
          <w:rFonts w:ascii="Calibri" w:hAnsi="Calibri" w:cs="Arial"/>
          <w:sz w:val="20"/>
          <w:szCs w:val="20"/>
        </w:rPr>
      </w:pPr>
    </w:p>
    <w:p w:rsidR="004403E4" w:rsidRPr="007811C7" w:rsidRDefault="004403E4" w:rsidP="004403E4">
      <w:pPr>
        <w:jc w:val="both"/>
        <w:rPr>
          <w:rFonts w:ascii="Calibri" w:hAnsi="Calibri" w:cs="Arial"/>
          <w:sz w:val="20"/>
          <w:szCs w:val="20"/>
        </w:rPr>
      </w:pPr>
      <w:r w:rsidRPr="007811C7">
        <w:rPr>
          <w:rFonts w:ascii="Calibri" w:hAnsi="Calibri" w:cs="Arial"/>
          <w:sz w:val="20"/>
          <w:szCs w:val="20"/>
        </w:rPr>
        <w:t xml:space="preserve">In order to coordinate efforts on the implementation of various activities under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Component to better support the socio-economic development process in the Typhoon Committee Area and to help accomplish the </w:t>
      </w:r>
      <w:r>
        <w:rPr>
          <w:rFonts w:ascii="Calibri" w:hAnsi="Calibri" w:cs="Arial"/>
          <w:sz w:val="20"/>
          <w:szCs w:val="20"/>
        </w:rPr>
        <w:t>DRR</w:t>
      </w:r>
      <w:r w:rsidRPr="007811C7">
        <w:rPr>
          <w:rFonts w:ascii="Calibri" w:hAnsi="Calibri" w:cs="Arial"/>
          <w:sz w:val="20"/>
          <w:szCs w:val="20"/>
        </w:rPr>
        <w:t xml:space="preserve"> related goals and objectives in the Strategic Plan, the Typhoon Committee has established the Working Group on Disaster </w:t>
      </w:r>
      <w:r>
        <w:rPr>
          <w:rFonts w:ascii="Calibri" w:hAnsi="Calibri" w:cs="Arial"/>
          <w:sz w:val="20"/>
          <w:szCs w:val="20"/>
        </w:rPr>
        <w:t xml:space="preserve">Risk </w:t>
      </w:r>
      <w:r w:rsidRPr="007811C7">
        <w:rPr>
          <w:rFonts w:ascii="Calibri" w:hAnsi="Calibri" w:cs="Arial"/>
          <w:sz w:val="20"/>
          <w:szCs w:val="20"/>
        </w:rPr>
        <w:t xml:space="preserve">and </w:t>
      </w:r>
      <w:r>
        <w:rPr>
          <w:rFonts w:ascii="Calibri" w:hAnsi="Calibri" w:cs="Arial"/>
          <w:sz w:val="20"/>
          <w:szCs w:val="20"/>
        </w:rPr>
        <w:t>Reduction</w:t>
      </w:r>
      <w:r w:rsidRPr="007811C7">
        <w:rPr>
          <w:rFonts w:ascii="Calibri" w:hAnsi="Calibri" w:cs="Arial"/>
          <w:sz w:val="20"/>
          <w:szCs w:val="20"/>
        </w:rPr>
        <w:t xml:space="preserve"> (WGD</w:t>
      </w:r>
      <w:r>
        <w:rPr>
          <w:rFonts w:ascii="Calibri" w:hAnsi="Calibri" w:cs="Arial"/>
          <w:sz w:val="20"/>
          <w:szCs w:val="20"/>
        </w:rPr>
        <w:t>RR</w:t>
      </w:r>
      <w:r w:rsidRPr="007811C7">
        <w:rPr>
          <w:rFonts w:ascii="Calibri" w:hAnsi="Calibri" w:cs="Arial"/>
          <w:sz w:val="20"/>
          <w:szCs w:val="20"/>
        </w:rPr>
        <w:t>) with the following Terms of Reference and operational modalities.</w:t>
      </w:r>
    </w:p>
    <w:p w:rsidR="004403E4" w:rsidRPr="007811C7" w:rsidRDefault="004403E4" w:rsidP="004403E4">
      <w:pPr>
        <w:jc w:val="both"/>
        <w:rPr>
          <w:rFonts w:ascii="Calibri" w:hAnsi="Calibri" w:cs="Arial"/>
          <w:sz w:val="20"/>
          <w:szCs w:val="20"/>
        </w:rPr>
      </w:pPr>
    </w:p>
    <w:p w:rsidR="004403E4" w:rsidRPr="007811C7" w:rsidRDefault="004403E4" w:rsidP="004403E4">
      <w:pPr>
        <w:tabs>
          <w:tab w:val="left" w:pos="540"/>
        </w:tabs>
        <w:jc w:val="both"/>
        <w:rPr>
          <w:rFonts w:ascii="Calibri" w:hAnsi="Calibri" w:cs="Arial"/>
          <w:b/>
          <w:bCs/>
          <w:iCs/>
          <w:sz w:val="20"/>
          <w:szCs w:val="20"/>
        </w:rPr>
      </w:pPr>
      <w:r w:rsidRPr="007811C7">
        <w:rPr>
          <w:rFonts w:ascii="Calibri" w:hAnsi="Calibri" w:cs="Arial"/>
          <w:b/>
          <w:bCs/>
          <w:iCs/>
          <w:sz w:val="20"/>
          <w:szCs w:val="20"/>
        </w:rPr>
        <w:t>Terms of Reference</w:t>
      </w:r>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tabs>
          <w:tab w:val="left" w:pos="540"/>
        </w:tabs>
        <w:jc w:val="both"/>
        <w:rPr>
          <w:rFonts w:ascii="Calibri" w:hAnsi="Calibri" w:cs="Arial"/>
          <w:sz w:val="20"/>
          <w:szCs w:val="20"/>
        </w:rPr>
      </w:pPr>
      <w:r w:rsidRPr="007811C7">
        <w:rPr>
          <w:rFonts w:ascii="Calibri" w:hAnsi="Calibri" w:cs="Arial"/>
          <w:sz w:val="20"/>
          <w:szCs w:val="20"/>
        </w:rPr>
        <w:t>The WG</w:t>
      </w:r>
      <w:r>
        <w:rPr>
          <w:rFonts w:ascii="Calibri" w:hAnsi="Calibri" w:cs="Arial"/>
          <w:sz w:val="20"/>
          <w:szCs w:val="20"/>
        </w:rPr>
        <w:t>DRR</w:t>
      </w:r>
      <w:r w:rsidRPr="007811C7">
        <w:rPr>
          <w:rFonts w:ascii="Calibri" w:hAnsi="Calibri" w:cs="Arial"/>
          <w:sz w:val="20"/>
          <w:szCs w:val="20"/>
        </w:rPr>
        <w:t xml:space="preserve"> will promote cooperation among the Members in the implementation of activities under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 xml:space="preserve">Reduction </w:t>
      </w:r>
      <w:r w:rsidRPr="007811C7">
        <w:rPr>
          <w:rFonts w:ascii="Calibri" w:hAnsi="Calibri" w:cs="Arial"/>
          <w:sz w:val="20"/>
          <w:szCs w:val="20"/>
        </w:rPr>
        <w:t>Component of the Committee’s Strategic Plan with the aim to support the socio-economic development process and enhance cooperation among the Members in all three components.  Towards this end, the WGD</w:t>
      </w:r>
      <w:r>
        <w:rPr>
          <w:rFonts w:ascii="Calibri" w:hAnsi="Calibri" w:cs="Arial"/>
          <w:sz w:val="20"/>
          <w:szCs w:val="20"/>
        </w:rPr>
        <w:t>RR</w:t>
      </w:r>
      <w:r w:rsidRPr="007811C7">
        <w:rPr>
          <w:rFonts w:ascii="Calibri" w:hAnsi="Calibri" w:cs="Arial"/>
          <w:sz w:val="20"/>
          <w:szCs w:val="20"/>
        </w:rPr>
        <w:t xml:space="preserve"> is expected to advise and assist the Committee in:</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Identifying priority issues and areas of cooperation in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 xml:space="preserve">Reduction </w:t>
      </w:r>
      <w:r w:rsidRPr="007811C7">
        <w:rPr>
          <w:rFonts w:ascii="Calibri" w:hAnsi="Calibri" w:cs="Arial"/>
          <w:sz w:val="20"/>
          <w:szCs w:val="20"/>
        </w:rPr>
        <w:t>Component;</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Promoting and facilitating the exchange of experiences and knowledge on latest developments and techniques related to the above issues and areas;</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Coordinating and implement priority activities and programmes of the Committee aiming at strengthening capacity of the Members in Disaster </w:t>
      </w:r>
      <w:r>
        <w:rPr>
          <w:rFonts w:ascii="Calibri" w:hAnsi="Calibri" w:cs="Arial"/>
          <w:sz w:val="20"/>
          <w:szCs w:val="20"/>
        </w:rPr>
        <w:t xml:space="preserve">Risk </w:t>
      </w:r>
      <w:r w:rsidRPr="007811C7">
        <w:rPr>
          <w:rFonts w:ascii="Calibri" w:hAnsi="Calibri" w:cs="Arial"/>
          <w:sz w:val="20"/>
          <w:szCs w:val="20"/>
        </w:rPr>
        <w:t xml:space="preserve">and </w:t>
      </w:r>
      <w:r>
        <w:rPr>
          <w:rFonts w:ascii="Calibri" w:hAnsi="Calibri" w:cs="Arial"/>
          <w:sz w:val="20"/>
          <w:szCs w:val="20"/>
        </w:rPr>
        <w:t>Reduction</w:t>
      </w:r>
      <w:r w:rsidRPr="007811C7">
        <w:rPr>
          <w:rFonts w:ascii="Calibri" w:hAnsi="Calibri" w:cs="Arial"/>
          <w:sz w:val="20"/>
          <w:szCs w:val="20"/>
        </w:rPr>
        <w:t xml:space="preserve">; </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Mobilizing resources to carry out priority activities of the Committee related to the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Component; </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Promoting measures for more effective cooperation with other components of work of the Committee, including the development of a conceptual framework on multi-hazard early warning systems and public out-reach programmes;</w:t>
      </w:r>
    </w:p>
    <w:p w:rsidR="004403E4" w:rsidRPr="007811C7" w:rsidRDefault="004403E4" w:rsidP="004403E4">
      <w:pPr>
        <w:numPr>
          <w:ilvl w:val="0"/>
          <w:numId w:val="1"/>
        </w:numPr>
        <w:tabs>
          <w:tab w:val="left" w:pos="1260"/>
        </w:tabs>
        <w:jc w:val="both"/>
        <w:rPr>
          <w:rFonts w:ascii="Calibri" w:hAnsi="Calibri" w:cs="Arial"/>
          <w:spacing w:val="-4"/>
          <w:sz w:val="20"/>
          <w:szCs w:val="20"/>
        </w:rPr>
      </w:pPr>
      <w:r w:rsidRPr="007811C7">
        <w:rPr>
          <w:rFonts w:ascii="Calibri" w:hAnsi="Calibri" w:cs="Arial"/>
          <w:spacing w:val="-4"/>
          <w:sz w:val="20"/>
          <w:szCs w:val="20"/>
        </w:rPr>
        <w:t xml:space="preserve">Reporting overall progress in the implementation of the </w:t>
      </w:r>
      <w:r>
        <w:rPr>
          <w:rFonts w:ascii="Calibri" w:hAnsi="Calibri" w:cs="Arial"/>
          <w:spacing w:val="-4"/>
          <w:sz w:val="20"/>
          <w:szCs w:val="20"/>
        </w:rPr>
        <w:t>DRR</w:t>
      </w:r>
      <w:r w:rsidRPr="007811C7">
        <w:rPr>
          <w:rFonts w:ascii="Calibri" w:hAnsi="Calibri" w:cs="Arial"/>
          <w:spacing w:val="-4"/>
          <w:sz w:val="20"/>
          <w:szCs w:val="20"/>
        </w:rPr>
        <w:t xml:space="preserve"> component of the Strategic Plan; and</w:t>
      </w:r>
    </w:p>
    <w:p w:rsidR="004403E4" w:rsidRPr="007811C7" w:rsidRDefault="004403E4" w:rsidP="004403E4">
      <w:pPr>
        <w:numPr>
          <w:ilvl w:val="0"/>
          <w:numId w:val="1"/>
        </w:numPr>
        <w:tabs>
          <w:tab w:val="left" w:pos="1260"/>
        </w:tabs>
        <w:jc w:val="both"/>
        <w:rPr>
          <w:rFonts w:ascii="Calibri" w:hAnsi="Calibri" w:cs="Arial"/>
          <w:sz w:val="20"/>
          <w:szCs w:val="20"/>
        </w:rPr>
      </w:pPr>
      <w:r w:rsidRPr="007811C7">
        <w:rPr>
          <w:rFonts w:ascii="Calibri" w:hAnsi="Calibri" w:cs="Arial"/>
          <w:sz w:val="20"/>
          <w:szCs w:val="20"/>
        </w:rPr>
        <w:t xml:space="preserve">Recommending to the Committee priority areas, programmes and activities for cooperation in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research by related experts of the Members.</w:t>
      </w:r>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tabs>
          <w:tab w:val="left" w:pos="540"/>
        </w:tabs>
        <w:jc w:val="both"/>
        <w:rPr>
          <w:rFonts w:ascii="Calibri" w:hAnsi="Calibri" w:cs="Arial"/>
          <w:b/>
          <w:bCs/>
          <w:iCs/>
          <w:sz w:val="20"/>
          <w:szCs w:val="20"/>
        </w:rPr>
      </w:pPr>
      <w:r w:rsidRPr="007811C7">
        <w:rPr>
          <w:rFonts w:ascii="Calibri" w:hAnsi="Calibri" w:cs="Arial"/>
          <w:b/>
          <w:bCs/>
          <w:iCs/>
          <w:sz w:val="20"/>
          <w:szCs w:val="20"/>
        </w:rPr>
        <w:t>Membership</w:t>
      </w:r>
    </w:p>
    <w:p w:rsidR="004403E4" w:rsidRPr="007811C7" w:rsidRDefault="004403E4" w:rsidP="004403E4">
      <w:pPr>
        <w:tabs>
          <w:tab w:val="left" w:pos="540"/>
        </w:tabs>
        <w:jc w:val="both"/>
        <w:rPr>
          <w:rFonts w:ascii="Calibri" w:hAnsi="Calibri" w:cs="Arial"/>
          <w:b/>
          <w:bCs/>
          <w:iCs/>
          <w:sz w:val="20"/>
          <w:szCs w:val="20"/>
        </w:rPr>
      </w:pPr>
    </w:p>
    <w:p w:rsidR="004403E4" w:rsidRPr="007811C7" w:rsidDel="00754E3D" w:rsidRDefault="004403E4" w:rsidP="004403E4">
      <w:pPr>
        <w:tabs>
          <w:tab w:val="left" w:pos="540"/>
        </w:tabs>
        <w:jc w:val="both"/>
        <w:rPr>
          <w:del w:id="3" w:author="user" w:date="2012-11-15T10:41:00Z"/>
          <w:rFonts w:ascii="Calibri" w:hAnsi="Calibri" w:cs="Arial"/>
          <w:sz w:val="20"/>
          <w:szCs w:val="20"/>
        </w:rPr>
      </w:pPr>
      <w:del w:id="4" w:author="user" w:date="2012-11-15T10:41:00Z">
        <w:r w:rsidRPr="007811C7" w:rsidDel="00754E3D">
          <w:rPr>
            <w:rFonts w:ascii="Calibri" w:hAnsi="Calibri" w:cs="Arial"/>
            <w:sz w:val="20"/>
            <w:szCs w:val="20"/>
          </w:rPr>
          <w:delText>The WG</w:delText>
        </w:r>
        <w:r w:rsidDel="00754E3D">
          <w:rPr>
            <w:rFonts w:ascii="Calibri" w:hAnsi="Calibri" w:cs="Arial"/>
            <w:sz w:val="20"/>
            <w:szCs w:val="20"/>
          </w:rPr>
          <w:delText>DRR</w:delText>
        </w:r>
        <w:r w:rsidRPr="007811C7" w:rsidDel="00754E3D">
          <w:rPr>
            <w:rFonts w:ascii="Calibri" w:hAnsi="Calibri" w:cs="Arial"/>
            <w:sz w:val="20"/>
            <w:szCs w:val="20"/>
          </w:rPr>
          <w:delText xml:space="preserve"> will consist of the following members:</w:delText>
        </w:r>
      </w:del>
    </w:p>
    <w:p w:rsidR="004403E4" w:rsidRPr="007811C7" w:rsidDel="00754E3D" w:rsidRDefault="004403E4" w:rsidP="004403E4">
      <w:pPr>
        <w:tabs>
          <w:tab w:val="left" w:pos="540"/>
        </w:tabs>
        <w:jc w:val="both"/>
        <w:rPr>
          <w:del w:id="5" w:author="user" w:date="2012-11-15T10:41:00Z"/>
          <w:rFonts w:ascii="Calibri" w:hAnsi="Calibri" w:cs="Arial"/>
          <w:sz w:val="20"/>
          <w:szCs w:val="20"/>
        </w:rPr>
      </w:pPr>
    </w:p>
    <w:p w:rsidR="004403E4" w:rsidRPr="007811C7" w:rsidDel="00754E3D" w:rsidRDefault="004403E4" w:rsidP="004403E4">
      <w:pPr>
        <w:numPr>
          <w:ilvl w:val="0"/>
          <w:numId w:val="2"/>
        </w:numPr>
        <w:tabs>
          <w:tab w:val="left" w:pos="851"/>
        </w:tabs>
        <w:spacing w:after="40"/>
        <w:jc w:val="both"/>
        <w:rPr>
          <w:del w:id="6" w:author="user" w:date="2012-11-15T10:41:00Z"/>
          <w:rFonts w:ascii="Calibri" w:hAnsi="Calibri" w:cs="Arial"/>
          <w:color w:val="000000"/>
          <w:sz w:val="20"/>
          <w:szCs w:val="20"/>
        </w:rPr>
      </w:pPr>
      <w:del w:id="7" w:author="user" w:date="2012-11-15T10:41:00Z">
        <w:r w:rsidRPr="007811C7" w:rsidDel="00754E3D">
          <w:rPr>
            <w:rFonts w:ascii="Calibri" w:hAnsi="Calibri" w:cs="Arial"/>
            <w:color w:val="000000"/>
            <w:sz w:val="20"/>
            <w:szCs w:val="20"/>
          </w:rPr>
          <w:delText>Dr Sangman Jeong (Republic of Korea) - Chairperson</w:delText>
        </w:r>
      </w:del>
    </w:p>
    <w:p w:rsidR="004403E4" w:rsidRPr="007811C7" w:rsidDel="00754E3D" w:rsidRDefault="004403E4" w:rsidP="004403E4">
      <w:pPr>
        <w:numPr>
          <w:ilvl w:val="0"/>
          <w:numId w:val="2"/>
        </w:numPr>
        <w:tabs>
          <w:tab w:val="left" w:pos="851"/>
        </w:tabs>
        <w:spacing w:after="40"/>
        <w:jc w:val="both"/>
        <w:rPr>
          <w:del w:id="8" w:author="user" w:date="2012-11-15T10:41:00Z"/>
          <w:rFonts w:ascii="Calibri" w:hAnsi="Calibri" w:cs="Arial"/>
          <w:color w:val="000000"/>
          <w:sz w:val="20"/>
          <w:szCs w:val="20"/>
        </w:rPr>
      </w:pPr>
      <w:del w:id="9" w:author="user" w:date="2012-11-15T10:41:00Z">
        <w:r w:rsidRPr="007811C7" w:rsidDel="00754E3D">
          <w:rPr>
            <w:rFonts w:ascii="Calibri" w:hAnsi="Calibri" w:cs="Arial"/>
            <w:color w:val="000000"/>
            <w:sz w:val="20"/>
            <w:szCs w:val="20"/>
          </w:rPr>
          <w:delText>Mrs. Hilda Lam, Hong Kong, China - Vice Chairperson</w:delText>
        </w:r>
      </w:del>
    </w:p>
    <w:p w:rsidR="004403E4" w:rsidRPr="007811C7" w:rsidDel="00754E3D" w:rsidRDefault="004403E4" w:rsidP="004403E4">
      <w:pPr>
        <w:numPr>
          <w:ilvl w:val="0"/>
          <w:numId w:val="2"/>
        </w:numPr>
        <w:tabs>
          <w:tab w:val="left" w:pos="851"/>
        </w:tabs>
        <w:spacing w:after="40"/>
        <w:jc w:val="both"/>
        <w:rPr>
          <w:del w:id="10" w:author="user" w:date="2012-11-15T10:41:00Z"/>
          <w:rFonts w:ascii="Calibri" w:hAnsi="Calibri" w:cs="Arial"/>
          <w:color w:val="000000"/>
          <w:sz w:val="20"/>
          <w:szCs w:val="20"/>
        </w:rPr>
      </w:pPr>
      <w:del w:id="11" w:author="user" w:date="2012-11-15T10:41:00Z">
        <w:r w:rsidRPr="007811C7" w:rsidDel="00754E3D">
          <w:rPr>
            <w:rFonts w:ascii="Calibri" w:hAnsi="Calibri" w:cs="Arial"/>
            <w:color w:val="000000"/>
            <w:sz w:val="20"/>
            <w:szCs w:val="20"/>
          </w:rPr>
          <w:delText>Members’ representatives</w:delText>
        </w:r>
      </w:del>
    </w:p>
    <w:p w:rsidR="004403E4" w:rsidRPr="007811C7" w:rsidDel="00754E3D" w:rsidRDefault="004403E4" w:rsidP="004403E4">
      <w:pPr>
        <w:tabs>
          <w:tab w:val="left" w:pos="851"/>
        </w:tabs>
        <w:spacing w:after="40"/>
        <w:ind w:left="1210"/>
        <w:jc w:val="both"/>
        <w:rPr>
          <w:del w:id="12" w:author="user" w:date="2012-11-15T10:41:00Z"/>
          <w:rFonts w:ascii="Calibri" w:hAnsi="Calibri" w:cs="Arial"/>
          <w:sz w:val="20"/>
          <w:szCs w:val="20"/>
        </w:rPr>
      </w:pPr>
    </w:p>
    <w:p w:rsidR="00754E3D" w:rsidRDefault="004403E4" w:rsidP="004403E4">
      <w:pPr>
        <w:pStyle w:val="BodyText"/>
        <w:rPr>
          <w:ins w:id="13" w:author="user" w:date="2012-11-15T10:40:00Z"/>
          <w:rFonts w:ascii="Calibri" w:hAnsi="Calibri" w:cs="Arial"/>
          <w:sz w:val="20"/>
          <w:szCs w:val="20"/>
        </w:rPr>
      </w:pPr>
      <w:del w:id="14" w:author="user" w:date="2012-11-15T10:41:00Z">
        <w:r w:rsidRPr="007811C7" w:rsidDel="00754E3D">
          <w:rPr>
            <w:rFonts w:ascii="Calibri" w:hAnsi="Calibri" w:cs="Arial"/>
            <w:sz w:val="20"/>
            <w:szCs w:val="20"/>
          </w:rPr>
          <w:delText>The Committee also requests other interested Members to take part in the working group and invite ESCAP and WMO representative to be involved in the work of this Working Group.  The term of service on the WGD</w:delText>
        </w:r>
        <w:r w:rsidDel="00754E3D">
          <w:rPr>
            <w:rFonts w:ascii="Calibri" w:hAnsi="Calibri" w:cs="Arial"/>
            <w:sz w:val="20"/>
            <w:szCs w:val="20"/>
          </w:rPr>
          <w:delText>RR</w:delText>
        </w:r>
        <w:r w:rsidRPr="007811C7" w:rsidDel="00754E3D">
          <w:rPr>
            <w:rFonts w:ascii="Calibri" w:hAnsi="Calibri" w:cs="Arial"/>
            <w:sz w:val="20"/>
            <w:szCs w:val="20"/>
          </w:rPr>
          <w:delText xml:space="preserve"> is 1 year subject to extension authorized by the Committee. </w:delText>
        </w:r>
      </w:del>
    </w:p>
    <w:p w:rsidR="00754E3D" w:rsidRPr="00754E3D" w:rsidRDefault="00754E3D" w:rsidP="00754E3D">
      <w:pPr>
        <w:pStyle w:val="BodyText"/>
        <w:rPr>
          <w:ins w:id="15" w:author="user" w:date="2012-11-15T10:40:00Z"/>
          <w:rFonts w:ascii="Calibri" w:hAnsi="Calibri" w:cs="Arial"/>
          <w:sz w:val="20"/>
          <w:szCs w:val="20"/>
        </w:rPr>
      </w:pPr>
      <w:ins w:id="16" w:author="user" w:date="2012-11-15T10:40:00Z">
        <w:r>
          <w:rPr>
            <w:rFonts w:ascii="Calibri" w:hAnsi="Calibri" w:cs="Arial"/>
            <w:sz w:val="20"/>
            <w:szCs w:val="20"/>
          </w:rPr>
          <w:t>The WGD</w:t>
        </w:r>
      </w:ins>
      <w:ins w:id="17" w:author="user" w:date="2012-11-15T10:41:00Z">
        <w:r>
          <w:rPr>
            <w:rFonts w:ascii="Calibri" w:hAnsi="Calibri" w:cs="Arial"/>
            <w:sz w:val="20"/>
            <w:szCs w:val="20"/>
          </w:rPr>
          <w:t>RR</w:t>
        </w:r>
      </w:ins>
      <w:ins w:id="18" w:author="user" w:date="2012-11-15T10:40:00Z">
        <w:r w:rsidRPr="00754E3D">
          <w:rPr>
            <w:rFonts w:ascii="Calibri" w:hAnsi="Calibri" w:cs="Arial"/>
            <w:sz w:val="20"/>
            <w:szCs w:val="20"/>
          </w:rPr>
          <w:t xml:space="preserve"> will consist of the following members:</w:t>
        </w:r>
      </w:ins>
    </w:p>
    <w:p w:rsidR="00754E3D" w:rsidRPr="00754E3D" w:rsidRDefault="00754E3D" w:rsidP="00754E3D">
      <w:pPr>
        <w:pStyle w:val="BodyText"/>
        <w:rPr>
          <w:ins w:id="19" w:author="user" w:date="2012-11-15T10:40:00Z"/>
          <w:rFonts w:ascii="Calibri" w:hAnsi="Calibri" w:cs="Arial"/>
          <w:sz w:val="20"/>
          <w:szCs w:val="20"/>
        </w:rPr>
      </w:pPr>
    </w:p>
    <w:p w:rsidR="00754E3D" w:rsidRPr="00754E3D" w:rsidRDefault="00754E3D" w:rsidP="00754E3D">
      <w:pPr>
        <w:pStyle w:val="BodyText"/>
        <w:rPr>
          <w:ins w:id="20" w:author="user" w:date="2012-11-15T10:40:00Z"/>
          <w:rFonts w:ascii="Calibri" w:hAnsi="Calibri" w:cs="Arial"/>
          <w:sz w:val="20"/>
          <w:szCs w:val="20"/>
        </w:rPr>
      </w:pPr>
      <w:ins w:id="21" w:author="user" w:date="2012-11-15T10:40:00Z">
        <w:r w:rsidRPr="00754E3D">
          <w:rPr>
            <w:rFonts w:ascii="Calibri" w:hAnsi="Calibri" w:cs="Arial"/>
            <w:sz w:val="20"/>
            <w:szCs w:val="20"/>
          </w:rPr>
          <w:tab/>
          <w:t>-</w:t>
        </w:r>
        <w:r w:rsidRPr="00754E3D">
          <w:rPr>
            <w:rFonts w:ascii="Calibri" w:hAnsi="Calibri" w:cs="Arial"/>
            <w:sz w:val="20"/>
            <w:szCs w:val="20"/>
          </w:rPr>
          <w:tab/>
          <w:t>Chairperson appointed by the Committee</w:t>
        </w:r>
      </w:ins>
    </w:p>
    <w:p w:rsidR="00754E3D" w:rsidRPr="00754E3D" w:rsidRDefault="00754E3D" w:rsidP="00754E3D">
      <w:pPr>
        <w:pStyle w:val="BodyText"/>
        <w:rPr>
          <w:ins w:id="22" w:author="user" w:date="2012-11-15T10:40:00Z"/>
          <w:rFonts w:ascii="Calibri" w:hAnsi="Calibri" w:cs="Arial"/>
          <w:sz w:val="20"/>
          <w:szCs w:val="20"/>
        </w:rPr>
      </w:pPr>
      <w:ins w:id="23" w:author="user" w:date="2012-11-15T10:40:00Z">
        <w:r w:rsidRPr="00754E3D">
          <w:rPr>
            <w:rFonts w:ascii="Calibri" w:hAnsi="Calibri" w:cs="Arial"/>
            <w:sz w:val="20"/>
            <w:szCs w:val="20"/>
          </w:rPr>
          <w:tab/>
          <w:t>-</w:t>
        </w:r>
        <w:r w:rsidRPr="00754E3D">
          <w:rPr>
            <w:rFonts w:ascii="Calibri" w:hAnsi="Calibri" w:cs="Arial"/>
            <w:sz w:val="20"/>
            <w:szCs w:val="20"/>
          </w:rPr>
          <w:tab/>
          <w:t>Vice Chairperson appointed by the Committee</w:t>
        </w:r>
      </w:ins>
    </w:p>
    <w:p w:rsidR="00754E3D" w:rsidRDefault="00754E3D" w:rsidP="00754E3D">
      <w:pPr>
        <w:pStyle w:val="BodyText"/>
        <w:rPr>
          <w:ins w:id="24" w:author="user" w:date="2012-11-15T10:41:00Z"/>
          <w:rFonts w:ascii="Calibri" w:hAnsi="Calibri" w:cs="Arial"/>
          <w:sz w:val="20"/>
          <w:szCs w:val="20"/>
        </w:rPr>
      </w:pPr>
      <w:ins w:id="25" w:author="user" w:date="2012-11-15T10:40:00Z">
        <w:r w:rsidRPr="00754E3D">
          <w:rPr>
            <w:rFonts w:ascii="Calibri" w:hAnsi="Calibri" w:cs="Arial"/>
            <w:sz w:val="20"/>
            <w:szCs w:val="20"/>
          </w:rPr>
          <w:tab/>
          <w:t>-</w:t>
        </w:r>
        <w:r w:rsidRPr="00754E3D">
          <w:rPr>
            <w:rFonts w:ascii="Calibri" w:hAnsi="Calibri" w:cs="Arial"/>
            <w:sz w:val="20"/>
            <w:szCs w:val="20"/>
          </w:rPr>
          <w:tab/>
          <w:t>Members’ representatives as appointed by the Committee</w:t>
        </w:r>
      </w:ins>
    </w:p>
    <w:p w:rsidR="00754E3D" w:rsidRPr="00754E3D" w:rsidRDefault="00754E3D" w:rsidP="00754E3D">
      <w:pPr>
        <w:pStyle w:val="BodyText"/>
        <w:rPr>
          <w:ins w:id="26" w:author="user" w:date="2012-11-15T10:40:00Z"/>
          <w:rFonts w:ascii="Calibri" w:hAnsi="Calibri" w:cs="Arial"/>
          <w:sz w:val="20"/>
          <w:szCs w:val="20"/>
        </w:rPr>
      </w:pPr>
    </w:p>
    <w:p w:rsidR="00754E3D" w:rsidRPr="007811C7" w:rsidRDefault="00754E3D" w:rsidP="00754E3D">
      <w:pPr>
        <w:pStyle w:val="BodyText"/>
        <w:rPr>
          <w:rFonts w:ascii="Calibri" w:hAnsi="Calibri" w:cs="Arial"/>
          <w:sz w:val="20"/>
          <w:szCs w:val="20"/>
        </w:rPr>
      </w:pPr>
      <w:ins w:id="27" w:author="user" w:date="2012-11-15T10:40:00Z">
        <w:r w:rsidRPr="00754E3D">
          <w:rPr>
            <w:rFonts w:ascii="Calibri" w:hAnsi="Calibri" w:cs="Arial"/>
            <w:sz w:val="20"/>
            <w:szCs w:val="20"/>
          </w:rPr>
          <w:tab/>
          <w:t>The Committee also requests other interested Members to take part in the working group and invite ESCAP and WMO representative to be involved in the work of this Working Group.  The term of service on the WGDPP is 1 year subject to extension authorized by the Committee</w:t>
        </w:r>
      </w:ins>
    </w:p>
    <w:p w:rsidR="004403E4" w:rsidRPr="007811C7" w:rsidRDefault="004403E4" w:rsidP="004403E4">
      <w:pPr>
        <w:tabs>
          <w:tab w:val="left" w:pos="540"/>
        </w:tabs>
        <w:jc w:val="both"/>
        <w:rPr>
          <w:rFonts w:ascii="Calibri" w:hAnsi="Calibri" w:cs="Arial"/>
          <w:sz w:val="20"/>
          <w:szCs w:val="20"/>
        </w:rPr>
      </w:pPr>
    </w:p>
    <w:p w:rsidR="004403E4" w:rsidRPr="007811C7" w:rsidRDefault="004403E4" w:rsidP="004403E4">
      <w:pPr>
        <w:pStyle w:val="Heading2"/>
        <w:jc w:val="both"/>
        <w:rPr>
          <w:rFonts w:ascii="Calibri" w:hAnsi="Calibri"/>
          <w:i w:val="0"/>
          <w:sz w:val="20"/>
          <w:szCs w:val="20"/>
        </w:rPr>
      </w:pPr>
      <w:r w:rsidRPr="007811C7">
        <w:rPr>
          <w:rFonts w:ascii="Calibri" w:hAnsi="Calibri"/>
          <w:i w:val="0"/>
          <w:sz w:val="20"/>
          <w:szCs w:val="20"/>
        </w:rPr>
        <w:lastRenderedPageBreak/>
        <w:t>Operation modalities</w:t>
      </w:r>
    </w:p>
    <w:p w:rsidR="004403E4" w:rsidRPr="007811C7" w:rsidRDefault="004403E4" w:rsidP="004403E4">
      <w:pPr>
        <w:jc w:val="both"/>
        <w:rPr>
          <w:rFonts w:ascii="Calibri" w:hAnsi="Calibri" w:cs="Arial"/>
          <w:sz w:val="20"/>
          <w:szCs w:val="20"/>
        </w:rPr>
      </w:pPr>
      <w:r w:rsidRPr="007811C7">
        <w:rPr>
          <w:rFonts w:ascii="Calibri" w:hAnsi="Calibri" w:cs="Arial"/>
          <w:sz w:val="20"/>
          <w:szCs w:val="20"/>
        </w:rPr>
        <w:t>In view of the limited financial resources of the TC Trust Fund, the WGD</w:t>
      </w:r>
      <w:r>
        <w:rPr>
          <w:rFonts w:ascii="Calibri" w:hAnsi="Calibri" w:cs="Arial"/>
          <w:sz w:val="20"/>
          <w:szCs w:val="20"/>
        </w:rPr>
        <w:t>RR</w:t>
      </w:r>
      <w:r w:rsidRPr="007811C7">
        <w:rPr>
          <w:rFonts w:ascii="Calibri" w:hAnsi="Calibri" w:cs="Arial"/>
          <w:sz w:val="20"/>
          <w:szCs w:val="20"/>
        </w:rPr>
        <w:t xml:space="preserve"> is expected to perform its work through email and other means. If possible without financial support, the WG members should meet during the pre-session period before the TC Session.</w:t>
      </w:r>
    </w:p>
    <w:p w:rsidR="004403E4" w:rsidRPr="007811C7" w:rsidRDefault="004403E4" w:rsidP="004403E4">
      <w:pPr>
        <w:pStyle w:val="Heading2"/>
        <w:jc w:val="both"/>
        <w:rPr>
          <w:rFonts w:ascii="Calibri" w:hAnsi="Calibri"/>
          <w:i w:val="0"/>
          <w:sz w:val="20"/>
          <w:szCs w:val="20"/>
        </w:rPr>
      </w:pPr>
      <w:r w:rsidRPr="007811C7">
        <w:rPr>
          <w:rFonts w:ascii="Calibri" w:hAnsi="Calibri"/>
          <w:i w:val="0"/>
          <w:sz w:val="20"/>
          <w:szCs w:val="20"/>
        </w:rPr>
        <w:t>Reporting requirements</w:t>
      </w:r>
    </w:p>
    <w:p w:rsidR="00870057" w:rsidRDefault="004403E4" w:rsidP="004403E4">
      <w:pPr>
        <w:jc w:val="both"/>
      </w:pPr>
      <w:r w:rsidRPr="007811C7">
        <w:rPr>
          <w:rFonts w:ascii="Calibri" w:hAnsi="Calibri" w:cs="Arial"/>
          <w:sz w:val="20"/>
          <w:szCs w:val="20"/>
        </w:rPr>
        <w:t>The Chairperson of the WGD</w:t>
      </w:r>
      <w:r>
        <w:rPr>
          <w:rFonts w:ascii="Calibri" w:hAnsi="Calibri" w:cs="Arial"/>
          <w:sz w:val="20"/>
          <w:szCs w:val="20"/>
        </w:rPr>
        <w:t>RR</w:t>
      </w:r>
      <w:r w:rsidRPr="007811C7">
        <w:rPr>
          <w:rFonts w:ascii="Calibri" w:hAnsi="Calibri" w:cs="Arial"/>
          <w:sz w:val="20"/>
          <w:szCs w:val="20"/>
        </w:rPr>
        <w:t xml:space="preserve"> is required to submit an annual report on Disaster </w:t>
      </w:r>
      <w:r>
        <w:rPr>
          <w:rFonts w:ascii="Calibri" w:hAnsi="Calibri" w:cs="Arial"/>
          <w:sz w:val="20"/>
          <w:szCs w:val="20"/>
        </w:rPr>
        <w:t>Risk</w:t>
      </w:r>
      <w:r w:rsidRPr="007811C7">
        <w:rPr>
          <w:rFonts w:ascii="Calibri" w:hAnsi="Calibri" w:cs="Arial"/>
          <w:sz w:val="20"/>
          <w:szCs w:val="20"/>
        </w:rPr>
        <w:t xml:space="preserve"> and </w:t>
      </w:r>
      <w:r>
        <w:rPr>
          <w:rFonts w:ascii="Calibri" w:hAnsi="Calibri" w:cs="Arial"/>
          <w:sz w:val="20"/>
          <w:szCs w:val="20"/>
        </w:rPr>
        <w:t>Reduction</w:t>
      </w:r>
      <w:r w:rsidRPr="007811C7">
        <w:rPr>
          <w:rFonts w:ascii="Calibri" w:hAnsi="Calibri" w:cs="Arial"/>
          <w:sz w:val="20"/>
          <w:szCs w:val="20"/>
        </w:rPr>
        <w:t xml:space="preserve"> activities to implement Strategic Plan </w:t>
      </w:r>
      <w:r>
        <w:rPr>
          <w:rFonts w:ascii="Calibri" w:hAnsi="Calibri" w:cs="Arial"/>
          <w:sz w:val="20"/>
          <w:szCs w:val="20"/>
        </w:rPr>
        <w:t>DRR</w:t>
      </w:r>
      <w:r w:rsidRPr="007811C7">
        <w:rPr>
          <w:rFonts w:ascii="Calibri" w:hAnsi="Calibri" w:cs="Arial"/>
          <w:sz w:val="20"/>
          <w:szCs w:val="20"/>
        </w:rPr>
        <w:t xml:space="preserve"> priority goals through the TCS to the TC Chairperson and the TC Members for their consideration under the framework of the Committee.  This report will include recommendations related to priority activities to be undertaken in the coming years. </w:t>
      </w:r>
    </w:p>
    <w:sectPr w:rsidR="00870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0C"/>
    <w:multiLevelType w:val="multilevel"/>
    <w:tmpl w:val="CE72A9A4"/>
    <w:lvl w:ilvl="0">
      <w:start w:val="7"/>
      <w:numFmt w:val="bullet"/>
      <w:suff w:val="space"/>
      <w:lvlText w:val="-"/>
      <w:lvlJc w:val="left"/>
      <w:pPr>
        <w:ind w:left="1435" w:hanging="225"/>
      </w:pPr>
      <w:rPr>
        <w:rFonts w:hint="default"/>
        <w:cs w:val="0"/>
        <w:lang w:bidi="th-TH"/>
      </w:rPr>
    </w:lvl>
    <w:lvl w:ilvl="1">
      <w:start w:val="1"/>
      <w:numFmt w:val="bullet"/>
      <w:lvlText w:val=""/>
      <w:lvlJc w:val="left"/>
      <w:pPr>
        <w:tabs>
          <w:tab w:val="num" w:pos="2170"/>
        </w:tabs>
        <w:ind w:left="2170" w:hanging="480"/>
      </w:pPr>
      <w:rPr>
        <w:rFonts w:ascii="Wingdings" w:hAnsi="Wingdings" w:cs="Times New Roman" w:hint="default"/>
        <w:cs w:val="0"/>
        <w:lang w:bidi="th-TH"/>
      </w:rPr>
    </w:lvl>
    <w:lvl w:ilvl="2">
      <w:start w:val="1"/>
      <w:numFmt w:val="bullet"/>
      <w:lvlText w:val=""/>
      <w:lvlJc w:val="left"/>
      <w:pPr>
        <w:tabs>
          <w:tab w:val="num" w:pos="2650"/>
        </w:tabs>
        <w:ind w:left="2650" w:hanging="480"/>
      </w:pPr>
      <w:rPr>
        <w:rFonts w:ascii="Wingdings" w:hAnsi="Wingdings" w:cs="Times New Roman" w:hint="default"/>
        <w:cs w:val="0"/>
        <w:lang w:bidi="th-TH"/>
      </w:rPr>
    </w:lvl>
    <w:lvl w:ilvl="3">
      <w:start w:val="1"/>
      <w:numFmt w:val="bullet"/>
      <w:lvlText w:val=""/>
      <w:lvlJc w:val="left"/>
      <w:pPr>
        <w:tabs>
          <w:tab w:val="num" w:pos="3130"/>
        </w:tabs>
        <w:ind w:left="3130" w:hanging="480"/>
      </w:pPr>
      <w:rPr>
        <w:rFonts w:ascii="Wingdings" w:hAnsi="Wingdings" w:cs="Times New Roman" w:hint="default"/>
        <w:cs w:val="0"/>
        <w:lang w:bidi="th-TH"/>
      </w:rPr>
    </w:lvl>
    <w:lvl w:ilvl="4">
      <w:start w:val="1"/>
      <w:numFmt w:val="bullet"/>
      <w:lvlText w:val=""/>
      <w:lvlJc w:val="left"/>
      <w:pPr>
        <w:tabs>
          <w:tab w:val="num" w:pos="3610"/>
        </w:tabs>
        <w:ind w:left="3610" w:hanging="480"/>
      </w:pPr>
      <w:rPr>
        <w:rFonts w:ascii="Wingdings" w:hAnsi="Wingdings" w:cs="Times New Roman" w:hint="default"/>
        <w:cs w:val="0"/>
        <w:lang w:bidi="th-TH"/>
      </w:rPr>
    </w:lvl>
    <w:lvl w:ilvl="5">
      <w:start w:val="1"/>
      <w:numFmt w:val="bullet"/>
      <w:lvlText w:val=""/>
      <w:lvlJc w:val="left"/>
      <w:pPr>
        <w:tabs>
          <w:tab w:val="num" w:pos="4090"/>
        </w:tabs>
        <w:ind w:left="4090" w:hanging="480"/>
      </w:pPr>
      <w:rPr>
        <w:rFonts w:ascii="Wingdings" w:hAnsi="Wingdings" w:cs="Times New Roman" w:hint="default"/>
        <w:cs w:val="0"/>
        <w:lang w:bidi="th-TH"/>
      </w:rPr>
    </w:lvl>
    <w:lvl w:ilvl="6">
      <w:start w:val="1"/>
      <w:numFmt w:val="bullet"/>
      <w:lvlText w:val=""/>
      <w:lvlJc w:val="left"/>
      <w:pPr>
        <w:tabs>
          <w:tab w:val="num" w:pos="4570"/>
        </w:tabs>
        <w:ind w:left="4570" w:hanging="480"/>
      </w:pPr>
      <w:rPr>
        <w:rFonts w:ascii="Wingdings" w:hAnsi="Wingdings" w:cs="Times New Roman" w:hint="default"/>
        <w:cs w:val="0"/>
        <w:lang w:bidi="th-TH"/>
      </w:rPr>
    </w:lvl>
    <w:lvl w:ilvl="7">
      <w:start w:val="1"/>
      <w:numFmt w:val="bullet"/>
      <w:lvlText w:val=""/>
      <w:lvlJc w:val="left"/>
      <w:pPr>
        <w:tabs>
          <w:tab w:val="num" w:pos="5050"/>
        </w:tabs>
        <w:ind w:left="5050" w:hanging="480"/>
      </w:pPr>
      <w:rPr>
        <w:rFonts w:ascii="Wingdings" w:hAnsi="Wingdings" w:cs="Times New Roman" w:hint="default"/>
        <w:cs w:val="0"/>
        <w:lang w:bidi="th-TH"/>
      </w:rPr>
    </w:lvl>
    <w:lvl w:ilvl="8">
      <w:start w:val="1"/>
      <w:numFmt w:val="bullet"/>
      <w:lvlText w:val=""/>
      <w:lvlJc w:val="left"/>
      <w:pPr>
        <w:tabs>
          <w:tab w:val="num" w:pos="5530"/>
        </w:tabs>
        <w:ind w:left="5530" w:hanging="480"/>
      </w:pPr>
      <w:rPr>
        <w:rFonts w:ascii="Wingdings" w:hAnsi="Wingdings" w:cs="Times New Roman" w:hint="default"/>
        <w:cs w:val="0"/>
        <w:lang w:bidi="th-TH"/>
      </w:rPr>
    </w:lvl>
  </w:abstractNum>
  <w:abstractNum w:abstractNumId="1">
    <w:nsid w:val="07382FD9"/>
    <w:multiLevelType w:val="multilevel"/>
    <w:tmpl w:val="9522AF10"/>
    <w:lvl w:ilvl="0">
      <w:start w:val="1"/>
      <w:numFmt w:val="none"/>
      <w:lvlText w:val=""/>
      <w:legacy w:legacy="1" w:legacySpace="120" w:legacyIndent="360"/>
      <w:lvlJc w:val="left"/>
      <w:pPr>
        <w:ind w:left="360" w:hanging="360"/>
      </w:pPr>
      <w:rPr>
        <w:rFonts w:ascii="Symbol" w:hAnsi="Symbol" w:hint="default"/>
        <w:cs w:val="0"/>
        <w:lang w:bidi="th-TH"/>
      </w:rPr>
    </w:lvl>
    <w:lvl w:ilvl="1">
      <w:start w:val="1"/>
      <w:numFmt w:val="none"/>
      <w:lvlText w:val="o"/>
      <w:legacy w:legacy="1" w:legacySpace="120" w:legacyIndent="360"/>
      <w:lvlJc w:val="left"/>
      <w:pPr>
        <w:ind w:left="720" w:hanging="360"/>
      </w:pPr>
      <w:rPr>
        <w:rFonts w:ascii="Courier New" w:hAnsi="Courier New" w:hint="default"/>
        <w:cs w:val="0"/>
        <w:lang w:bidi="th-TH"/>
      </w:rPr>
    </w:lvl>
    <w:lvl w:ilvl="2">
      <w:start w:val="1"/>
      <w:numFmt w:val="none"/>
      <w:lvlText w:val=""/>
      <w:legacy w:legacy="1" w:legacySpace="120" w:legacyIndent="360"/>
      <w:lvlJc w:val="left"/>
      <w:pPr>
        <w:ind w:left="1080" w:hanging="360"/>
      </w:pPr>
      <w:rPr>
        <w:rFonts w:ascii="Wingdings" w:hAnsi="Wingdings" w:hint="default"/>
        <w:cs w:val="0"/>
        <w:lang w:bidi="th-TH"/>
      </w:rPr>
    </w:lvl>
    <w:lvl w:ilvl="3">
      <w:start w:val="1"/>
      <w:numFmt w:val="none"/>
      <w:lvlText w:val=""/>
      <w:legacy w:legacy="1" w:legacySpace="120" w:legacyIndent="360"/>
      <w:lvlJc w:val="left"/>
      <w:pPr>
        <w:ind w:left="1440" w:hanging="360"/>
      </w:pPr>
      <w:rPr>
        <w:rFonts w:ascii="Symbol" w:hAnsi="Symbol" w:hint="default"/>
        <w:cs w:val="0"/>
        <w:lang w:bidi="th-TH"/>
      </w:rPr>
    </w:lvl>
    <w:lvl w:ilvl="4">
      <w:start w:val="1"/>
      <w:numFmt w:val="none"/>
      <w:lvlText w:val="o"/>
      <w:legacy w:legacy="1" w:legacySpace="120" w:legacyIndent="360"/>
      <w:lvlJc w:val="left"/>
      <w:pPr>
        <w:ind w:left="1800" w:hanging="360"/>
      </w:pPr>
      <w:rPr>
        <w:rFonts w:ascii="Courier New" w:hAnsi="Courier New" w:hint="default"/>
        <w:cs w:val="0"/>
        <w:lang w:bidi="th-TH"/>
      </w:rPr>
    </w:lvl>
    <w:lvl w:ilvl="5">
      <w:start w:val="1"/>
      <w:numFmt w:val="none"/>
      <w:lvlText w:val=""/>
      <w:legacy w:legacy="1" w:legacySpace="120" w:legacyIndent="360"/>
      <w:lvlJc w:val="left"/>
      <w:pPr>
        <w:ind w:left="2160" w:hanging="360"/>
      </w:pPr>
      <w:rPr>
        <w:rFonts w:ascii="Wingdings" w:hAnsi="Wingdings" w:hint="default"/>
        <w:cs w:val="0"/>
        <w:lang w:bidi="th-TH"/>
      </w:rPr>
    </w:lvl>
    <w:lvl w:ilvl="6">
      <w:start w:val="1"/>
      <w:numFmt w:val="none"/>
      <w:lvlText w:val=""/>
      <w:legacy w:legacy="1" w:legacySpace="120" w:legacyIndent="360"/>
      <w:lvlJc w:val="left"/>
      <w:pPr>
        <w:ind w:left="2520" w:hanging="360"/>
      </w:pPr>
      <w:rPr>
        <w:rFonts w:ascii="Symbol" w:hAnsi="Symbol" w:hint="default"/>
        <w:cs w:val="0"/>
        <w:lang w:bidi="th-TH"/>
      </w:rPr>
    </w:lvl>
    <w:lvl w:ilvl="7">
      <w:start w:val="1"/>
      <w:numFmt w:val="none"/>
      <w:lvlText w:val="o"/>
      <w:legacy w:legacy="1" w:legacySpace="120" w:legacyIndent="360"/>
      <w:lvlJc w:val="left"/>
      <w:pPr>
        <w:ind w:left="2880" w:hanging="360"/>
      </w:pPr>
      <w:rPr>
        <w:rFonts w:ascii="Courier New" w:hAnsi="Courier New" w:hint="default"/>
        <w:cs w:val="0"/>
        <w:lang w:bidi="th-TH"/>
      </w:rPr>
    </w:lvl>
    <w:lvl w:ilvl="8">
      <w:start w:val="1"/>
      <w:numFmt w:val="none"/>
      <w:lvlText w:val=""/>
      <w:legacy w:legacy="1" w:legacySpace="120" w:legacyIndent="360"/>
      <w:lvlJc w:val="left"/>
      <w:pPr>
        <w:ind w:left="3240" w:hanging="360"/>
      </w:pPr>
      <w:rPr>
        <w:rFonts w:ascii="Wingdings" w:hAnsi="Wingdings" w:hint="default"/>
        <w:cs w:val="0"/>
        <w:lang w:bidi="th-TH"/>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3E4"/>
    <w:rsid w:val="000D3BAF"/>
    <w:rsid w:val="004403E4"/>
    <w:rsid w:val="006203AD"/>
    <w:rsid w:val="00754E3D"/>
    <w:rsid w:val="00870057"/>
    <w:rsid w:val="00EC7B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3E4"/>
    <w:pPr>
      <w:spacing w:after="0" w:line="240" w:lineRule="auto"/>
    </w:pPr>
    <w:rPr>
      <w:rFonts w:ascii="Times New Roman" w:eastAsia="PMingLiU" w:hAnsi="Times New Roman" w:cs="Times New Roman"/>
      <w:sz w:val="24"/>
      <w:szCs w:val="24"/>
    </w:rPr>
  </w:style>
  <w:style w:type="paragraph" w:styleId="Heading2">
    <w:name w:val="heading 2"/>
    <w:basedOn w:val="Normal"/>
    <w:next w:val="Normal"/>
    <w:link w:val="Heading2Char"/>
    <w:qFormat/>
    <w:rsid w:val="004403E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03E4"/>
    <w:rPr>
      <w:rFonts w:ascii="Arial" w:eastAsia="PMingLiU" w:hAnsi="Arial" w:cs="Arial"/>
      <w:b/>
      <w:bCs/>
      <w:i/>
      <w:iCs/>
      <w:sz w:val="28"/>
      <w:szCs w:val="28"/>
    </w:rPr>
  </w:style>
  <w:style w:type="paragraph" w:styleId="BodyText">
    <w:name w:val="Body Text"/>
    <w:basedOn w:val="Normal"/>
    <w:link w:val="BodyTextChar"/>
    <w:rsid w:val="004403E4"/>
    <w:pPr>
      <w:tabs>
        <w:tab w:val="left" w:pos="540"/>
      </w:tabs>
      <w:jc w:val="both"/>
    </w:pPr>
    <w:rPr>
      <w:rFonts w:cs="Angsana New"/>
      <w:sz w:val="22"/>
      <w:szCs w:val="22"/>
    </w:rPr>
  </w:style>
  <w:style w:type="character" w:customStyle="1" w:styleId="BodyTextChar">
    <w:name w:val="Body Text Char"/>
    <w:basedOn w:val="DefaultParagraphFont"/>
    <w:link w:val="BodyText"/>
    <w:rsid w:val="004403E4"/>
    <w:rPr>
      <w:rFonts w:ascii="Times New Roman" w:eastAsia="PMingLiU" w:hAnsi="Times New Roman" w:cs="Angsana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3E4"/>
    <w:pPr>
      <w:spacing w:after="0" w:line="240" w:lineRule="auto"/>
    </w:pPr>
    <w:rPr>
      <w:rFonts w:ascii="Times New Roman" w:eastAsia="PMingLiU" w:hAnsi="Times New Roman" w:cs="Times New Roman"/>
      <w:sz w:val="24"/>
      <w:szCs w:val="24"/>
    </w:rPr>
  </w:style>
  <w:style w:type="paragraph" w:styleId="Heading2">
    <w:name w:val="heading 2"/>
    <w:basedOn w:val="Normal"/>
    <w:next w:val="Normal"/>
    <w:link w:val="Heading2Char"/>
    <w:qFormat/>
    <w:rsid w:val="004403E4"/>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03E4"/>
    <w:rPr>
      <w:rFonts w:ascii="Arial" w:eastAsia="PMingLiU" w:hAnsi="Arial" w:cs="Arial"/>
      <w:b/>
      <w:bCs/>
      <w:i/>
      <w:iCs/>
      <w:sz w:val="28"/>
      <w:szCs w:val="28"/>
    </w:rPr>
  </w:style>
  <w:style w:type="paragraph" w:styleId="BodyText">
    <w:name w:val="Body Text"/>
    <w:basedOn w:val="Normal"/>
    <w:link w:val="BodyTextChar"/>
    <w:rsid w:val="004403E4"/>
    <w:pPr>
      <w:tabs>
        <w:tab w:val="left" w:pos="540"/>
      </w:tabs>
      <w:jc w:val="both"/>
    </w:pPr>
    <w:rPr>
      <w:rFonts w:cs="Angsana New"/>
      <w:sz w:val="22"/>
      <w:szCs w:val="22"/>
    </w:rPr>
  </w:style>
  <w:style w:type="character" w:customStyle="1" w:styleId="BodyTextChar">
    <w:name w:val="Body Text Char"/>
    <w:basedOn w:val="DefaultParagraphFont"/>
    <w:link w:val="BodyText"/>
    <w:rsid w:val="004403E4"/>
    <w:rPr>
      <w:rFonts w:ascii="Times New Roman" w:eastAsia="PMingLiU" w:hAnsi="Times New Roman" w:cs="Angsan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34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2012-11-15T02:31:00Z</dcterms:created>
  <dcterms:modified xsi:type="dcterms:W3CDTF">2012-11-20T00:27:00Z</dcterms:modified>
</cp:coreProperties>
</file>